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F5" w:rsidRPr="00294C38" w:rsidRDefault="007755F5" w:rsidP="007755F5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294C38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294C38">
        <w:rPr>
          <w:sz w:val="22"/>
          <w:szCs w:val="22"/>
        </w:rPr>
        <w:t xml:space="preserve"> do umowy </w:t>
      </w:r>
    </w:p>
    <w:p w:rsidR="007755F5" w:rsidRDefault="007755F5" w:rsidP="007755F5">
      <w:pPr>
        <w:keepNext/>
        <w:jc w:val="center"/>
        <w:outlineLvl w:val="2"/>
        <w:rPr>
          <w:sz w:val="22"/>
          <w:szCs w:val="22"/>
        </w:rPr>
      </w:pPr>
    </w:p>
    <w:p w:rsidR="007755F5" w:rsidRPr="007B454E" w:rsidRDefault="007755F5" w:rsidP="007755F5">
      <w:pPr>
        <w:keepNext/>
        <w:jc w:val="center"/>
        <w:outlineLvl w:val="2"/>
        <w:rPr>
          <w:b/>
          <w:szCs w:val="20"/>
          <w:lang w:eastAsia="pl-PL"/>
        </w:rPr>
      </w:pPr>
      <w:r w:rsidRPr="007B454E">
        <w:rPr>
          <w:b/>
          <w:szCs w:val="20"/>
          <w:lang w:eastAsia="pl-PL"/>
        </w:rPr>
        <w:t>SPECYFIKACJA TECHNICZNA WYKONANIA I ODBIORU ROBÓT  (STWiOR)</w:t>
      </w:r>
    </w:p>
    <w:p w:rsidR="007755F5" w:rsidRPr="007B454E" w:rsidRDefault="007755F5" w:rsidP="007755F5">
      <w:pPr>
        <w:suppressAutoHyphens w:val="0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tabs>
          <w:tab w:val="num" w:pos="360"/>
        </w:tabs>
        <w:suppressAutoHyphens w:val="0"/>
        <w:ind w:left="360" w:hanging="360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 xml:space="preserve">I. </w:t>
      </w:r>
      <w:r w:rsidRPr="007B454E">
        <w:rPr>
          <w:b/>
          <w:sz w:val="20"/>
          <w:szCs w:val="20"/>
          <w:lang w:eastAsia="pl-PL"/>
        </w:rPr>
        <w:tab/>
        <w:t xml:space="preserve">Przedmiot robót: </w:t>
      </w:r>
    </w:p>
    <w:p w:rsidR="007755F5" w:rsidRPr="007B454E" w:rsidRDefault="007755F5" w:rsidP="007755F5">
      <w:pPr>
        <w:suppressAutoHyphens w:val="0"/>
        <w:ind w:left="360"/>
        <w:jc w:val="both"/>
        <w:rPr>
          <w:b/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360"/>
        <w:jc w:val="both"/>
        <w:rPr>
          <w:rFonts w:eastAsia="Arial Unicode MS"/>
          <w:b/>
          <w:szCs w:val="20"/>
          <w:lang w:eastAsia="pl-PL"/>
        </w:rPr>
      </w:pPr>
      <w:r w:rsidRPr="007B454E">
        <w:rPr>
          <w:rFonts w:eastAsia="Arial Unicode MS"/>
          <w:b/>
          <w:szCs w:val="20"/>
          <w:lang w:eastAsia="pl-PL"/>
        </w:rPr>
        <w:t>Okresowa roczna kontrola stanu technicznego przewodów kominowych (dymowych, spalinowych i wentylacyjnych).</w:t>
      </w:r>
    </w:p>
    <w:p w:rsidR="007755F5" w:rsidRPr="007B454E" w:rsidRDefault="007755F5" w:rsidP="007755F5">
      <w:pPr>
        <w:suppressAutoHyphens w:val="0"/>
        <w:ind w:left="360"/>
        <w:jc w:val="both"/>
        <w:rPr>
          <w:rFonts w:eastAsia="Arial Unicode MS"/>
          <w:b/>
          <w:szCs w:val="20"/>
          <w:lang w:eastAsia="pl-PL"/>
        </w:rPr>
      </w:pPr>
    </w:p>
    <w:p w:rsidR="007755F5" w:rsidRPr="007B454E" w:rsidRDefault="007755F5" w:rsidP="007755F5">
      <w:pPr>
        <w:tabs>
          <w:tab w:val="num" w:pos="360"/>
        </w:tabs>
        <w:suppressAutoHyphens w:val="0"/>
        <w:ind w:left="360" w:hanging="360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II.</w:t>
      </w:r>
      <w:r w:rsidRPr="007B454E">
        <w:rPr>
          <w:b/>
          <w:sz w:val="20"/>
          <w:szCs w:val="20"/>
          <w:lang w:eastAsia="pl-PL"/>
        </w:rPr>
        <w:tab/>
        <w:t xml:space="preserve">Podstawa prawna oraz przepisy związane : </w:t>
      </w:r>
    </w:p>
    <w:p w:rsidR="007755F5" w:rsidRPr="007B454E" w:rsidRDefault="007755F5" w:rsidP="007755F5">
      <w:pPr>
        <w:suppressAutoHyphens w:val="0"/>
        <w:ind w:left="708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 xml:space="preserve">Prawo budowlane, Ustawa z dnia 7 lipca 1994 r. Prawo Budowlane. </w:t>
      </w:r>
    </w:p>
    <w:p w:rsidR="007755F5" w:rsidRPr="007B454E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Rozporządzenie Ministra Spraw Wewnętrznych i Administracji z 16.08.1999r. w sprawie warunków technicznych użytkowania budynków mieszkalnych.</w:t>
      </w:r>
    </w:p>
    <w:p w:rsidR="007755F5" w:rsidRPr="007B454E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Rozporządzenie Ministra Infrastruktury z dnia 12 kwietnia 2002 r. w sprawie warunków technicznych, jakim powinny odpowiadać budynki i ich usytuowanie.</w:t>
      </w:r>
    </w:p>
    <w:p w:rsidR="007755F5" w:rsidRPr="007B454E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Rozporządzenie Ministra Gospodarki Pracy i Polityki Społecznej z 28 kwietnia 2003 r. w sprawie szczegółowych zasad stwierdzenia posiadania kwalifikacji przez osoby zajmujące się eksploatacją urządzeń, instalacji i sieci.</w:t>
      </w:r>
    </w:p>
    <w:p w:rsidR="007755F5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Rozporządzenie Ministra Infrastruktury z dnia  3 lipca 2003 r. w sprawie książki obiektu budowlanego.</w:t>
      </w:r>
    </w:p>
    <w:p w:rsidR="007755F5" w:rsidRPr="007755F5" w:rsidRDefault="007755F5" w:rsidP="007755F5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bCs/>
          <w:sz w:val="20"/>
          <w:szCs w:val="20"/>
          <w:lang w:eastAsia="pl-PL"/>
        </w:rPr>
      </w:pPr>
      <w:r w:rsidRPr="007755F5">
        <w:rPr>
          <w:bCs/>
          <w:sz w:val="20"/>
          <w:szCs w:val="20"/>
          <w:lang w:eastAsia="pl-PL"/>
        </w:rPr>
        <w:t>Rozporządzenie Ministra Inwestycji i Rozwoju w sprawie przygotowania zawodowego do wykonywania samodzielnych funkcji technicznych w budownictwie z dnia 29 kwietnia 2019 r.</w:t>
      </w:r>
    </w:p>
    <w:p w:rsidR="007755F5" w:rsidRPr="007B454E" w:rsidRDefault="007755F5" w:rsidP="007755F5">
      <w:pPr>
        <w:suppressAutoHyphens w:val="0"/>
        <w:spacing w:line="276" w:lineRule="auto"/>
        <w:ind w:left="714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tabs>
          <w:tab w:val="num" w:pos="357"/>
        </w:tabs>
        <w:suppressAutoHyphens w:val="0"/>
        <w:ind w:left="357" w:hanging="357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III.</w:t>
      </w:r>
      <w:r w:rsidRPr="007B454E">
        <w:rPr>
          <w:b/>
          <w:sz w:val="20"/>
          <w:szCs w:val="20"/>
          <w:lang w:eastAsia="pl-PL"/>
        </w:rPr>
        <w:tab/>
        <w:t xml:space="preserve"> Cel  kontroli </w:t>
      </w:r>
    </w:p>
    <w:p w:rsidR="007755F5" w:rsidRPr="007B454E" w:rsidRDefault="007755F5" w:rsidP="007755F5">
      <w:pPr>
        <w:tabs>
          <w:tab w:val="num" w:pos="357"/>
        </w:tabs>
        <w:suppressAutoHyphens w:val="0"/>
        <w:ind w:left="357" w:hanging="357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 xml:space="preserve">       Przeprowadzona kontrola</w:t>
      </w:r>
      <w:r w:rsidRPr="007B454E">
        <w:rPr>
          <w:sz w:val="20"/>
          <w:szCs w:val="20"/>
          <w:lang w:eastAsia="pl-PL"/>
        </w:rPr>
        <w:t xml:space="preserve"> </w:t>
      </w:r>
      <w:r w:rsidRPr="007B454E">
        <w:rPr>
          <w:b/>
          <w:sz w:val="20"/>
          <w:szCs w:val="20"/>
          <w:lang w:eastAsia="pl-PL"/>
        </w:rPr>
        <w:t xml:space="preserve"> stanu technicznego budynków</w:t>
      </w:r>
    </w:p>
    <w:p w:rsidR="007755F5" w:rsidRPr="007B454E" w:rsidRDefault="007755F5" w:rsidP="007755F5">
      <w:pPr>
        <w:suppressAutoHyphens w:val="0"/>
        <w:ind w:left="360"/>
        <w:jc w:val="both"/>
        <w:rPr>
          <w:b/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Zgodnie z wymogami art. 62 ust. 1 pkt 1 lit. c ustawy z dnia 7 lipca 1994 r. Prawo Budowlane, obiekty budowlane powinny być w czasie ich użytkowania poddawane okresowej kontroli, co najmniej raz w roku polegającej na sprawdzeniu stanu technicznego przewodów kominowych (dymowych, spalinowych i wentylacyjnych).</w:t>
      </w:r>
    </w:p>
    <w:p w:rsidR="007755F5" w:rsidRPr="007B454E" w:rsidRDefault="007755F5" w:rsidP="007755F5">
      <w:pPr>
        <w:suppressAutoHyphens w:val="0"/>
        <w:ind w:left="360"/>
        <w:jc w:val="both"/>
        <w:rPr>
          <w:b/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 xml:space="preserve"> </w:t>
      </w:r>
    </w:p>
    <w:p w:rsidR="007755F5" w:rsidRPr="007B454E" w:rsidRDefault="007755F5" w:rsidP="007755F5">
      <w:pPr>
        <w:tabs>
          <w:tab w:val="num" w:pos="357"/>
        </w:tabs>
        <w:suppressAutoHyphens w:val="0"/>
        <w:ind w:left="357" w:hanging="357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IV. Obiekty objęte okresową kontrolą.</w:t>
      </w:r>
    </w:p>
    <w:p w:rsidR="007755F5" w:rsidRPr="007B454E" w:rsidRDefault="007755F5" w:rsidP="007755F5">
      <w:pPr>
        <w:suppressAutoHyphens w:val="0"/>
        <w:jc w:val="both"/>
        <w:rPr>
          <w:b/>
          <w:sz w:val="10"/>
          <w:szCs w:val="20"/>
          <w:lang w:eastAsia="pl-PL"/>
        </w:rPr>
      </w:pPr>
    </w:p>
    <w:p w:rsidR="007755F5" w:rsidRPr="007B454E" w:rsidRDefault="007755F5" w:rsidP="007755F5">
      <w:pPr>
        <w:tabs>
          <w:tab w:val="num" w:pos="-426"/>
        </w:tabs>
        <w:suppressAutoHyphens w:val="0"/>
        <w:ind w:left="284"/>
        <w:jc w:val="both"/>
        <w:rPr>
          <w:bCs/>
          <w:strike/>
          <w:sz w:val="20"/>
          <w:szCs w:val="20"/>
          <w:lang w:eastAsia="pl-PL"/>
        </w:rPr>
      </w:pPr>
      <w:r w:rsidRPr="007B454E">
        <w:rPr>
          <w:bCs/>
          <w:sz w:val="20"/>
          <w:szCs w:val="20"/>
          <w:lang w:eastAsia="pl-PL"/>
        </w:rPr>
        <w:t>Zakres rzeczowy zamówienia obejmuje budynki stanowiące własność Gminy Wrocław wraz z lokalami mieszkalnymi i użytkowymi położonymi w tych budynkach,</w:t>
      </w:r>
      <w:r>
        <w:rPr>
          <w:bCs/>
          <w:sz w:val="20"/>
          <w:szCs w:val="20"/>
          <w:lang w:eastAsia="pl-PL"/>
        </w:rPr>
        <w:t xml:space="preserve"> dodatkowo, garaże wolnostojące oraz pomieszczenia gospodarcze</w:t>
      </w:r>
      <w:r w:rsidRPr="007B454E">
        <w:rPr>
          <w:bCs/>
          <w:sz w:val="20"/>
          <w:szCs w:val="20"/>
          <w:lang w:eastAsia="pl-PL"/>
        </w:rPr>
        <w:t xml:space="preserve">. Wykaz adresowy zadań przedstawiono w załączniku </w:t>
      </w:r>
      <w:r w:rsidRPr="007B454E">
        <w:rPr>
          <w:b/>
          <w:bCs/>
          <w:sz w:val="20"/>
          <w:szCs w:val="20"/>
          <w:lang w:eastAsia="pl-PL"/>
        </w:rPr>
        <w:t xml:space="preserve">nr 1. </w:t>
      </w:r>
      <w:r w:rsidRPr="007B454E">
        <w:rPr>
          <w:bCs/>
          <w:sz w:val="20"/>
          <w:szCs w:val="20"/>
          <w:lang w:eastAsia="pl-PL"/>
        </w:rPr>
        <w:t xml:space="preserve">Książki obiektów budowlanych oraz teczki lokali przypisane adresem do rejonu uwidocznionego w załączniku nr </w:t>
      </w:r>
      <w:r w:rsidRPr="007B454E">
        <w:rPr>
          <w:b/>
          <w:bCs/>
          <w:sz w:val="20"/>
          <w:szCs w:val="20"/>
          <w:lang w:eastAsia="pl-PL"/>
        </w:rPr>
        <w:t>1</w:t>
      </w:r>
      <w:r w:rsidRPr="007B454E">
        <w:rPr>
          <w:bCs/>
          <w:sz w:val="20"/>
          <w:szCs w:val="20"/>
          <w:lang w:eastAsia="pl-PL"/>
        </w:rPr>
        <w:t xml:space="preserve"> znajdują się w s</w:t>
      </w:r>
      <w:r>
        <w:rPr>
          <w:bCs/>
          <w:sz w:val="20"/>
          <w:szCs w:val="20"/>
          <w:lang w:eastAsia="pl-PL"/>
        </w:rPr>
        <w:t>iedzibie Zamawiającego</w:t>
      </w:r>
      <w:r w:rsidRPr="00F929FC">
        <w:rPr>
          <w:bCs/>
          <w:color w:val="FF0000"/>
          <w:sz w:val="20"/>
          <w:szCs w:val="20"/>
          <w:lang w:eastAsia="pl-PL"/>
        </w:rPr>
        <w:t>,</w:t>
      </w:r>
      <w:r w:rsidRPr="007B454E">
        <w:rPr>
          <w:bCs/>
          <w:sz w:val="20"/>
          <w:szCs w:val="20"/>
          <w:lang w:eastAsia="pl-PL"/>
        </w:rPr>
        <w:t xml:space="preserve">  odpowiednio dla zadania oznaczonego w przedmiocie zamówienia  i  obsługiwanego  rejonu. </w:t>
      </w:r>
    </w:p>
    <w:p w:rsidR="007755F5" w:rsidRPr="007B454E" w:rsidRDefault="007755F5" w:rsidP="007755F5">
      <w:pPr>
        <w:tabs>
          <w:tab w:val="num" w:pos="0"/>
        </w:tabs>
        <w:suppressAutoHyphens w:val="0"/>
        <w:jc w:val="both"/>
        <w:rPr>
          <w:b/>
          <w:sz w:val="20"/>
          <w:szCs w:val="20"/>
          <w:lang w:eastAsia="pl-PL"/>
        </w:rPr>
      </w:pPr>
      <w:r w:rsidRPr="007B454E">
        <w:rPr>
          <w:bCs/>
          <w:sz w:val="20"/>
          <w:szCs w:val="20"/>
          <w:lang w:eastAsia="pl-PL"/>
        </w:rPr>
        <w:tab/>
      </w:r>
    </w:p>
    <w:p w:rsidR="007755F5" w:rsidRPr="007B454E" w:rsidRDefault="007755F5" w:rsidP="007755F5">
      <w:pPr>
        <w:tabs>
          <w:tab w:val="num" w:pos="357"/>
        </w:tabs>
        <w:suppressAutoHyphens w:val="0"/>
        <w:ind w:left="357" w:hanging="357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V.</w:t>
      </w:r>
      <w:r w:rsidRPr="007B454E">
        <w:rPr>
          <w:b/>
          <w:sz w:val="20"/>
          <w:szCs w:val="20"/>
          <w:lang w:eastAsia="pl-PL"/>
        </w:rPr>
        <w:tab/>
        <w:t>Opis czynności wykonania okresowej kontroli</w:t>
      </w:r>
    </w:p>
    <w:p w:rsidR="007755F5" w:rsidRPr="007B454E" w:rsidRDefault="007755F5" w:rsidP="007755F5">
      <w:pPr>
        <w:suppressAutoHyphens w:val="0"/>
        <w:ind w:left="36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Czynności związane z wykonaniem okresowej kontroli należy rozpocząć od BOK właściwego dla rejonu, na którym realizowany będzie przedmiot umowy, gdzie  należy zapoznać się z treścią książek obiektu budowlanego oraz z protokołami z poprzedniej kontroli. Brak dokumentacji w BOK lub u Zamawiającego nie może stanowić podstawy do przesunięcia terminu realizacji umowy.</w:t>
      </w:r>
    </w:p>
    <w:p w:rsidR="007755F5" w:rsidRPr="007B454E" w:rsidRDefault="007755F5" w:rsidP="007755F5">
      <w:pPr>
        <w:tabs>
          <w:tab w:val="left" w:pos="851"/>
          <w:tab w:val="left" w:pos="1260"/>
        </w:tabs>
        <w:ind w:left="284"/>
        <w:jc w:val="both"/>
        <w:rPr>
          <w:sz w:val="20"/>
          <w:szCs w:val="20"/>
        </w:rPr>
      </w:pPr>
      <w:r w:rsidRPr="007B454E">
        <w:rPr>
          <w:sz w:val="20"/>
          <w:szCs w:val="20"/>
        </w:rPr>
        <w:t xml:space="preserve">Warunkiem przystąpienia do realizacji przedmiotu umowy jest uzyskanie przez Wykonawcę akceptacji przez </w:t>
      </w:r>
      <w:r>
        <w:rPr>
          <w:sz w:val="20"/>
          <w:szCs w:val="20"/>
        </w:rPr>
        <w:t>Przedstawiciela Zamawiającego</w:t>
      </w:r>
      <w:r w:rsidRPr="007B454E">
        <w:rPr>
          <w:sz w:val="20"/>
          <w:szCs w:val="20"/>
        </w:rPr>
        <w:t xml:space="preserve"> harmonogramu prac oraz odebranie upow</w:t>
      </w:r>
      <w:r>
        <w:rPr>
          <w:sz w:val="20"/>
          <w:szCs w:val="20"/>
        </w:rPr>
        <w:t>ażnień dla osób wskazanych w § 7</w:t>
      </w:r>
      <w:r w:rsidRPr="007B454E">
        <w:rPr>
          <w:sz w:val="20"/>
          <w:szCs w:val="20"/>
        </w:rPr>
        <w:t xml:space="preserve"> ust.3 umowy.</w:t>
      </w:r>
      <w:bookmarkStart w:id="0" w:name="_GoBack"/>
      <w:bookmarkEnd w:id="0"/>
    </w:p>
    <w:p w:rsidR="007755F5" w:rsidRPr="007B454E" w:rsidRDefault="007755F5" w:rsidP="007755F5">
      <w:pPr>
        <w:suppressAutoHyphens w:val="0"/>
        <w:ind w:left="284"/>
        <w:jc w:val="both"/>
        <w:rPr>
          <w:b/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Sprawy organizacyjne związane z powiadamianiem najemców w celu dokonania oględzin lokali, spoczywają na Wykonawcy. Wykonawca winien wykonywać oględziny w obiektach, posiadając w miejscu widocznym identyfikator ze zdjęciem, imieniem i nazwiskiem oraz nazwą jednostki dokonującej kontroli</w:t>
      </w:r>
      <w:r w:rsidRPr="007B454E">
        <w:rPr>
          <w:b/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 xml:space="preserve"> </w:t>
      </w: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O terminie kontroli należy powiadomić najemców lokali w budynku z co najmniej tygodniowym wyprzedzeniem.</w:t>
      </w: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 xml:space="preserve">W powiadomieniu tym należy zobowiązać najemców do udostępnienia lokali w celu dokonania oględzin        i pomiarów oraz udostępnienia pomieszczeń przynależnych w obrębie budynku (piwnice, pralnie </w:t>
      </w:r>
      <w:r>
        <w:rPr>
          <w:sz w:val="20"/>
          <w:szCs w:val="20"/>
          <w:lang w:eastAsia="pl-PL"/>
        </w:rPr>
        <w:t>itp.</w:t>
      </w:r>
      <w:r w:rsidRPr="007B454E">
        <w:rPr>
          <w:sz w:val="20"/>
          <w:szCs w:val="20"/>
          <w:lang w:eastAsia="pl-PL"/>
        </w:rPr>
        <w:t>) wraz  z lokalami użytkowymi.</w:t>
      </w:r>
    </w:p>
    <w:p w:rsidR="007755F5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lastRenderedPageBreak/>
        <w:t>Wykonawca zobowiązany jest do wykonania zbiorczego zestawi</w:t>
      </w:r>
      <w:r>
        <w:rPr>
          <w:sz w:val="20"/>
          <w:szCs w:val="20"/>
          <w:lang w:eastAsia="pl-PL"/>
        </w:rPr>
        <w:t>enia zgodnie z załącznikiem nr 3 oraz 5, dodatkowo:</w:t>
      </w:r>
    </w:p>
    <w:p w:rsidR="007755F5" w:rsidRPr="00FA1361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FA1361">
        <w:rPr>
          <w:sz w:val="20"/>
          <w:szCs w:val="20"/>
          <w:lang w:eastAsia="pl-PL"/>
        </w:rPr>
        <w:t>Wykonawca zobowiązany jest do wykonania zbiorczego zestawi</w:t>
      </w:r>
      <w:r>
        <w:rPr>
          <w:sz w:val="20"/>
          <w:szCs w:val="20"/>
          <w:lang w:eastAsia="pl-PL"/>
        </w:rPr>
        <w:t>enia zgodnie z załącznikiem nr 3</w:t>
      </w:r>
      <w:r w:rsidRPr="00FA1361">
        <w:rPr>
          <w:sz w:val="20"/>
          <w:szCs w:val="20"/>
          <w:lang w:eastAsia="pl-PL"/>
        </w:rPr>
        <w:t xml:space="preserve"> dotyczącego systemu ogrzewania oraz sposobu przygotowania ciepłej wody w lokalach.</w:t>
      </w: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W ramach kontroli lokali w budynku na Wykonawcy spoczywa obowiązek dokonania kontroli przewodów kominowych w pomieszczeniach technicznych.</w:t>
      </w: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Okresowa kontrola stanu technicznego musi być wykonywana przez osoby posiadające uprawnienia właściwe dla przedmiotu dokonywanych kontroli.</w:t>
      </w:r>
    </w:p>
    <w:p w:rsidR="007755F5" w:rsidRPr="007B454E" w:rsidRDefault="007755F5" w:rsidP="007755F5">
      <w:pPr>
        <w:suppressAutoHyphens w:val="0"/>
        <w:ind w:left="284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Wykonywanie okresowej kontroli przez osoby nie posiadające uprawnień do jej wykonywania, określonej w ustawie z dnia 07 lipca 1994 r. Prawo Budowlane, będzie uznane przez Zamawiającego jako naruszenie warunków umowy z równoznacznym jej wypowiedzeniem z winy Wykonawcy.</w:t>
      </w:r>
    </w:p>
    <w:p w:rsidR="007755F5" w:rsidRPr="007B454E" w:rsidRDefault="007755F5" w:rsidP="007755F5">
      <w:pPr>
        <w:tabs>
          <w:tab w:val="num" w:pos="357"/>
        </w:tabs>
        <w:suppressAutoHyphens w:val="0"/>
        <w:ind w:left="357" w:hanging="357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VI.</w:t>
      </w:r>
      <w:r w:rsidRPr="007B454E">
        <w:rPr>
          <w:b/>
          <w:sz w:val="20"/>
          <w:szCs w:val="20"/>
          <w:lang w:eastAsia="pl-PL"/>
        </w:rPr>
        <w:tab/>
        <w:t>Kontrola przewodów kominowych (dymowych, spalinowych i wentylacyjnych)</w:t>
      </w:r>
    </w:p>
    <w:p w:rsidR="007755F5" w:rsidRPr="007B454E" w:rsidRDefault="007755F5" w:rsidP="007755F5">
      <w:pPr>
        <w:suppressAutoHyphens w:val="0"/>
        <w:ind w:left="36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Kontrola winna obejmować przewody kominowe niezależnie z jakiego materiału zostały wykonane. Dotyczy to przewodów dymowych, wentylacyjnych i spalinowych.</w:t>
      </w: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Protokół kontroli przewodów dymowych, wentylacyjnych i spalinowych winien zawierać informacje dotyczące: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1.</w:t>
      </w:r>
      <w:r w:rsidRPr="007B454E">
        <w:rPr>
          <w:sz w:val="20"/>
          <w:szCs w:val="20"/>
          <w:lang w:eastAsia="pl-PL"/>
        </w:rPr>
        <w:tab/>
        <w:t>Sprawdzenia przydatności do użytkowania przewodów kominowych pod kątem szczelności 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2.</w:t>
      </w:r>
      <w:r w:rsidRPr="007B454E">
        <w:rPr>
          <w:sz w:val="20"/>
          <w:szCs w:val="20"/>
          <w:lang w:eastAsia="pl-PL"/>
        </w:rPr>
        <w:tab/>
        <w:t>Sprawdzenia drożności przewodów kominowych od najniżej położonego urządzenia do wylotu przewodu (bez podania wymiarów).</w:t>
      </w:r>
    </w:p>
    <w:p w:rsidR="007755F5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3.</w:t>
      </w:r>
      <w:r w:rsidRPr="007B454E">
        <w:rPr>
          <w:sz w:val="20"/>
          <w:szCs w:val="20"/>
          <w:lang w:eastAsia="pl-PL"/>
        </w:rPr>
        <w:tab/>
        <w:t>Prawidłowości połączenia przewodów z paleniskiem.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4.</w:t>
      </w:r>
      <w:r>
        <w:rPr>
          <w:sz w:val="20"/>
          <w:szCs w:val="20"/>
          <w:lang w:eastAsia="pl-PL"/>
        </w:rPr>
        <w:tab/>
      </w:r>
      <w:r w:rsidRPr="00CD1176">
        <w:rPr>
          <w:sz w:val="20"/>
          <w:szCs w:val="20"/>
          <w:lang w:eastAsia="pl-PL"/>
        </w:rPr>
        <w:t>Prawidłowość podłączenia pieców zasilanych proekologicznym i ekologicznym źródłem ogrzewania</w:t>
      </w:r>
      <w:r>
        <w:rPr>
          <w:sz w:val="20"/>
          <w:szCs w:val="20"/>
          <w:lang w:eastAsia="pl-PL"/>
        </w:rPr>
        <w:t xml:space="preserve"> 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5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 czy nie występują uszkodzenia:</w:t>
      </w:r>
    </w:p>
    <w:p w:rsidR="007755F5" w:rsidRPr="007B454E" w:rsidRDefault="007755F5" w:rsidP="007755F5">
      <w:pPr>
        <w:numPr>
          <w:ilvl w:val="0"/>
          <w:numId w:val="2"/>
        </w:numPr>
        <w:suppressAutoHyphens w:val="0"/>
        <w:spacing w:line="276" w:lineRule="auto"/>
        <w:ind w:left="1066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przewodów kominowych;</w:t>
      </w:r>
    </w:p>
    <w:p w:rsidR="007755F5" w:rsidRPr="007B454E" w:rsidRDefault="007755F5" w:rsidP="007755F5">
      <w:pPr>
        <w:numPr>
          <w:ilvl w:val="0"/>
          <w:numId w:val="2"/>
        </w:numPr>
        <w:suppressAutoHyphens w:val="0"/>
        <w:spacing w:line="276" w:lineRule="auto"/>
        <w:ind w:left="1066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kanałów, czopuchów, rur łączących i łączników;</w:t>
      </w:r>
    </w:p>
    <w:p w:rsidR="007755F5" w:rsidRPr="007B454E" w:rsidRDefault="007755F5" w:rsidP="007755F5">
      <w:pPr>
        <w:numPr>
          <w:ilvl w:val="0"/>
          <w:numId w:val="2"/>
        </w:numPr>
        <w:suppressAutoHyphens w:val="0"/>
        <w:spacing w:line="276" w:lineRule="auto"/>
        <w:ind w:left="1066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włazów, drzwiczek kominowych, rewizyjnych i łączników;</w:t>
      </w:r>
    </w:p>
    <w:p w:rsidR="007755F5" w:rsidRPr="007B454E" w:rsidRDefault="007755F5" w:rsidP="007755F5">
      <w:pPr>
        <w:numPr>
          <w:ilvl w:val="0"/>
          <w:numId w:val="2"/>
        </w:numPr>
        <w:suppressAutoHyphens w:val="0"/>
        <w:spacing w:line="276" w:lineRule="auto"/>
        <w:ind w:left="1066" w:hanging="357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  <w:lang w:eastAsia="pl-PL"/>
        </w:rPr>
        <w:t>innych elementów kominowych.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6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 ciągu kominowego (bez podania wartości), z opisem ogólnych przyczyn niestabilnego, słabego ciągu lub zaniku ciągu kominowego (np. nadmierna szczelność lokalu, niewłaściwa efektywna długość przewodu itp.).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7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Prawidłowości wyprowadzenia ponad dach głowic i nasad kominowych oraz sprawdzenia ich stanu technicznego.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8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Sprawdzenia, czy pomieszczenia sanitarne oraz pomieszczenia w których zainstalowano urządzenia gazowe – posiadają właściwą wentylację wywiewno - nawiewną.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9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Sprawdzenia, czy przewody spalinowe są wyposażone we wkłady kominowe.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10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Sprawdzenia, czy odbywa się okresowe czyszczenie przewodów kominowych: dymowych, spalinowych i wentylacyjnych zgodnie z rozporządzeniem Ministra Spraw Wewnętrznych i Administracji z dnia 07 czerwca 2010 r. w sprawie ochrony przeciwpożarowej budynków i innych obiektów budowlanych i terenów.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11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Sprawdzenia, czy  istnieje dogodny dostęp do czyszczenia przewodów kominowych, kanałów, czopuchów, rur i nasad kominowych, a także otworów do wybierania zanieczyszczeń.</w:t>
      </w:r>
    </w:p>
    <w:p w:rsidR="007755F5" w:rsidRPr="007B454E" w:rsidRDefault="007755F5" w:rsidP="007755F5">
      <w:pPr>
        <w:tabs>
          <w:tab w:val="num" w:pos="108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12</w:t>
      </w:r>
      <w:r w:rsidRPr="007B454E">
        <w:rPr>
          <w:sz w:val="20"/>
          <w:szCs w:val="20"/>
          <w:lang w:eastAsia="pl-PL"/>
        </w:rPr>
        <w:t>.</w:t>
      </w:r>
      <w:r w:rsidRPr="007B454E">
        <w:rPr>
          <w:sz w:val="20"/>
          <w:szCs w:val="20"/>
          <w:lang w:eastAsia="pl-PL"/>
        </w:rPr>
        <w:tab/>
        <w:t>Sprawdzenia, czy są składowane materiały łatwopalne na strychach przez które przechodzą przewody kominowe.</w:t>
      </w:r>
    </w:p>
    <w:p w:rsidR="007755F5" w:rsidRPr="007B454E" w:rsidRDefault="007755F5" w:rsidP="007755F5">
      <w:pPr>
        <w:tabs>
          <w:tab w:val="num" w:pos="720"/>
        </w:tabs>
        <w:suppressAutoHyphens w:val="0"/>
        <w:ind w:left="720" w:hanging="360"/>
        <w:jc w:val="both"/>
        <w:rPr>
          <w:b/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13</w:t>
      </w:r>
      <w:r w:rsidRPr="007B454E">
        <w:rPr>
          <w:sz w:val="20"/>
          <w:szCs w:val="20"/>
          <w:lang w:eastAsia="pl-PL"/>
        </w:rPr>
        <w:t>. Sprawdzenia, czy nie występują inne nieprawidłowości lub usterki w budowie przewodów kominowych.</w:t>
      </w:r>
      <w:r w:rsidRPr="007B454E">
        <w:rPr>
          <w:b/>
          <w:sz w:val="20"/>
          <w:szCs w:val="20"/>
          <w:lang w:eastAsia="pl-PL"/>
        </w:rPr>
        <w:t xml:space="preserve"> </w:t>
      </w:r>
    </w:p>
    <w:p w:rsidR="007755F5" w:rsidRPr="007B454E" w:rsidRDefault="007755F5" w:rsidP="007755F5">
      <w:pPr>
        <w:tabs>
          <w:tab w:val="num" w:pos="720"/>
        </w:tabs>
        <w:suppressAutoHyphens w:val="0"/>
        <w:ind w:left="720" w:hanging="360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540"/>
        <w:jc w:val="both"/>
        <w:rPr>
          <w:b/>
          <w:sz w:val="20"/>
          <w:szCs w:val="20"/>
          <w:lang w:eastAsia="pl-PL"/>
        </w:rPr>
      </w:pPr>
    </w:p>
    <w:p w:rsidR="007755F5" w:rsidRPr="007B454E" w:rsidRDefault="007755F5" w:rsidP="007755F5">
      <w:pPr>
        <w:tabs>
          <w:tab w:val="num" w:pos="0"/>
        </w:tabs>
        <w:suppressAutoHyphens w:val="0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VII. Odbiór wykonanej okresowej kontroli technicznej</w:t>
      </w: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  <w:r w:rsidRPr="007B454E">
        <w:rPr>
          <w:sz w:val="20"/>
          <w:szCs w:val="20"/>
        </w:rPr>
        <w:t>Protokoły</w:t>
      </w:r>
      <w:r>
        <w:rPr>
          <w:sz w:val="20"/>
          <w:szCs w:val="20"/>
        </w:rPr>
        <w:t xml:space="preserve"> wraz z uzupełnionym</w:t>
      </w:r>
      <w:ins w:id="1" w:author="Szczepan Sobolewski" w:date="2020-03-02T10:56:00Z">
        <w:r>
          <w:rPr>
            <w:sz w:val="20"/>
            <w:szCs w:val="20"/>
          </w:rPr>
          <w:t xml:space="preserve"> </w:t>
        </w:r>
      </w:ins>
      <w:r>
        <w:rPr>
          <w:sz w:val="20"/>
          <w:szCs w:val="20"/>
        </w:rPr>
        <w:t xml:space="preserve">załącznikiem nr 3 STWiOR </w:t>
      </w:r>
      <w:r w:rsidRPr="007B454E">
        <w:rPr>
          <w:sz w:val="20"/>
          <w:szCs w:val="20"/>
        </w:rPr>
        <w:t xml:space="preserve"> z przeprowadzonych kontroli winny być sporządzone </w:t>
      </w:r>
      <w:r w:rsidRPr="007B454E">
        <w:rPr>
          <w:sz w:val="20"/>
          <w:szCs w:val="20"/>
          <w:lang w:eastAsia="pl-PL"/>
        </w:rPr>
        <w:t>w formie pisemnej wydrukowanej w 1 egzemplarzu oraz elektronicznej zapisanej w pliku możliwym do edycji oraz w formie zeskanowanej z podpisami i pieczątkami osób wykonujących zadanie (w obu przypadkach na płycie CD-R).</w:t>
      </w: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ind w:left="360"/>
        <w:jc w:val="both"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tabs>
          <w:tab w:val="num" w:pos="360"/>
        </w:tabs>
        <w:suppressAutoHyphens w:val="0"/>
        <w:ind w:left="360" w:hanging="360"/>
        <w:jc w:val="both"/>
        <w:rPr>
          <w:b/>
          <w:sz w:val="20"/>
          <w:szCs w:val="20"/>
          <w:lang w:eastAsia="pl-PL"/>
        </w:rPr>
      </w:pPr>
      <w:r w:rsidRPr="007B454E">
        <w:rPr>
          <w:b/>
          <w:sz w:val="20"/>
          <w:szCs w:val="20"/>
          <w:lang w:eastAsia="pl-PL"/>
        </w:rPr>
        <w:t>VIII. Załączniki do STWiOR</w:t>
      </w:r>
    </w:p>
    <w:p w:rsidR="007755F5" w:rsidRPr="007B454E" w:rsidRDefault="007755F5" w:rsidP="007755F5">
      <w:pPr>
        <w:tabs>
          <w:tab w:val="num" w:pos="360"/>
        </w:tabs>
        <w:suppressAutoHyphens w:val="0"/>
        <w:ind w:left="360" w:hanging="360"/>
        <w:jc w:val="both"/>
        <w:rPr>
          <w:b/>
          <w:sz w:val="20"/>
          <w:szCs w:val="20"/>
          <w:lang w:eastAsia="pl-PL"/>
        </w:rPr>
      </w:pPr>
    </w:p>
    <w:p w:rsidR="007755F5" w:rsidRPr="00941551" w:rsidRDefault="007755F5" w:rsidP="007755F5">
      <w:pPr>
        <w:numPr>
          <w:ilvl w:val="0"/>
          <w:numId w:val="4"/>
        </w:num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 w:rsidRPr="00941551">
        <w:rPr>
          <w:sz w:val="20"/>
          <w:szCs w:val="20"/>
          <w:lang w:eastAsia="pl-PL"/>
        </w:rPr>
        <w:t xml:space="preserve">Załącznik nr 1 – </w:t>
      </w:r>
      <w:r w:rsidRPr="00941551">
        <w:rPr>
          <w:bCs/>
          <w:sz w:val="20"/>
          <w:szCs w:val="20"/>
          <w:lang w:eastAsia="pl-PL"/>
        </w:rPr>
        <w:t>Wykaz adresowy budynków i lokali objętych kontrolą,</w:t>
      </w:r>
    </w:p>
    <w:p w:rsidR="007755F5" w:rsidRPr="00941551" w:rsidRDefault="007755F5" w:rsidP="007755F5">
      <w:pPr>
        <w:numPr>
          <w:ilvl w:val="0"/>
          <w:numId w:val="4"/>
        </w:num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 w:rsidRPr="00941551">
        <w:rPr>
          <w:sz w:val="20"/>
          <w:szCs w:val="20"/>
          <w:lang w:eastAsia="pl-PL"/>
        </w:rPr>
        <w:t>Załącznik nr 2 –  Wzór upoważnienia,</w:t>
      </w:r>
    </w:p>
    <w:p w:rsidR="007755F5" w:rsidRPr="00941551" w:rsidRDefault="007755F5" w:rsidP="007755F5">
      <w:pPr>
        <w:pStyle w:val="Akapitzlist"/>
        <w:numPr>
          <w:ilvl w:val="0"/>
          <w:numId w:val="4"/>
        </w:numPr>
        <w:autoSpaceDN w:val="0"/>
        <w:spacing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941551">
        <w:rPr>
          <w:rFonts w:ascii="Times New Roman" w:hAnsi="Times New Roman"/>
          <w:sz w:val="20"/>
          <w:szCs w:val="20"/>
          <w:lang w:eastAsia="pl-PL"/>
        </w:rPr>
        <w:lastRenderedPageBreak/>
        <w:t xml:space="preserve">Załącznik nr 3 - </w:t>
      </w:r>
      <w:r w:rsidRPr="00941551">
        <w:rPr>
          <w:rFonts w:ascii="Times New Roman" w:hAnsi="Times New Roman"/>
          <w:sz w:val="20"/>
          <w:szCs w:val="20"/>
        </w:rPr>
        <w:t xml:space="preserve">Formularz budynków ze spisem lokali, wraz z mapą poglądową lokalizacji </w:t>
      </w:r>
      <w:r w:rsidRPr="00941551">
        <w:rPr>
          <w:rFonts w:ascii="Times New Roman" w:hAnsi="Times New Roman"/>
          <w:b/>
          <w:sz w:val="20"/>
          <w:szCs w:val="20"/>
        </w:rPr>
        <w:t>(mapa stanowi własność ZGKiKM oraz SIP, zabrania się wykorzystywanie załącznika do celów innych niż realizacja warunków umowy</w:t>
      </w:r>
      <w:r w:rsidRPr="00941551">
        <w:rPr>
          <w:rFonts w:ascii="Times New Roman" w:hAnsi="Times New Roman"/>
          <w:sz w:val="20"/>
          <w:szCs w:val="20"/>
        </w:rPr>
        <w:t>),</w:t>
      </w:r>
    </w:p>
    <w:p w:rsidR="007755F5" w:rsidRPr="00941551" w:rsidRDefault="007755F5" w:rsidP="007755F5">
      <w:pPr>
        <w:pStyle w:val="Akapitzlist"/>
        <w:numPr>
          <w:ilvl w:val="0"/>
          <w:numId w:val="4"/>
        </w:numPr>
        <w:autoSpaceDN w:val="0"/>
        <w:spacing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941551">
        <w:rPr>
          <w:rFonts w:ascii="Times New Roman" w:hAnsi="Times New Roman"/>
          <w:sz w:val="20"/>
          <w:szCs w:val="20"/>
          <w:lang w:eastAsia="pl-PL"/>
        </w:rPr>
        <w:t>Załącznik nr 4 – Protokół z okresowej kontroli przewodów kominowych: dymowych oraz grawitacyjnych przewodów spalinowych i wentylacyjnych,</w:t>
      </w:r>
    </w:p>
    <w:p w:rsidR="007755F5" w:rsidRPr="00941551" w:rsidRDefault="007755F5" w:rsidP="007755F5">
      <w:pPr>
        <w:pStyle w:val="Akapitzlist"/>
        <w:numPr>
          <w:ilvl w:val="0"/>
          <w:numId w:val="4"/>
        </w:numPr>
        <w:autoSpaceDN w:val="0"/>
        <w:spacing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941551">
        <w:rPr>
          <w:rFonts w:ascii="Times New Roman" w:hAnsi="Times New Roman"/>
          <w:sz w:val="20"/>
          <w:szCs w:val="20"/>
          <w:lang w:eastAsia="pl-PL"/>
        </w:rPr>
        <w:t xml:space="preserve">Załącznik nr 5 – </w:t>
      </w:r>
      <w:r w:rsidRPr="00941551">
        <w:rPr>
          <w:rFonts w:ascii="Times New Roman" w:hAnsi="Times New Roman"/>
          <w:sz w:val="20"/>
          <w:szCs w:val="20"/>
        </w:rPr>
        <w:t>Zbiorcze zestawienie budynków i lokali wraz z instrukcją uzupełnienia (format elektroniczny excel),</w:t>
      </w:r>
    </w:p>
    <w:p w:rsidR="007755F5" w:rsidRPr="00941551" w:rsidRDefault="007755F5" w:rsidP="007755F5">
      <w:pPr>
        <w:pStyle w:val="Akapitzlist"/>
        <w:numPr>
          <w:ilvl w:val="0"/>
          <w:numId w:val="4"/>
        </w:numPr>
        <w:autoSpaceDN w:val="0"/>
        <w:spacing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941551">
        <w:rPr>
          <w:rFonts w:ascii="Times New Roman" w:hAnsi="Times New Roman"/>
          <w:sz w:val="20"/>
          <w:szCs w:val="20"/>
        </w:rPr>
        <w:t xml:space="preserve">Załącznik nr 6 - Formularz spisowy urządzeń grzewczych wraz ze słownikiem,  </w:t>
      </w:r>
    </w:p>
    <w:p w:rsidR="007755F5" w:rsidRPr="00941551" w:rsidRDefault="007755F5" w:rsidP="007755F5">
      <w:pPr>
        <w:pStyle w:val="Akapitzlist"/>
        <w:numPr>
          <w:ilvl w:val="0"/>
          <w:numId w:val="4"/>
        </w:numPr>
        <w:autoSpaceDN w:val="0"/>
        <w:spacing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941551">
        <w:rPr>
          <w:rFonts w:ascii="Times New Roman" w:hAnsi="Times New Roman"/>
          <w:sz w:val="20"/>
          <w:szCs w:val="20"/>
        </w:rPr>
        <w:t xml:space="preserve">Załącznik nr 7 – Protokół odbioru </w:t>
      </w:r>
    </w:p>
    <w:p w:rsidR="007755F5" w:rsidRPr="00941551" w:rsidRDefault="007755F5" w:rsidP="007755F5">
      <w:pPr>
        <w:pStyle w:val="Akapitzlist"/>
        <w:autoSpaceDN w:val="0"/>
        <w:spacing w:line="360" w:lineRule="auto"/>
        <w:ind w:left="360"/>
        <w:textAlignment w:val="baseline"/>
        <w:rPr>
          <w:rFonts w:ascii="Times New Roman" w:hAnsi="Times New Roman"/>
          <w:sz w:val="20"/>
          <w:szCs w:val="20"/>
        </w:rPr>
      </w:pPr>
    </w:p>
    <w:p w:rsidR="007755F5" w:rsidRPr="007B454E" w:rsidRDefault="007755F5" w:rsidP="007755F5">
      <w:pPr>
        <w:suppressAutoHyphens w:val="0"/>
        <w:spacing w:line="276" w:lineRule="auto"/>
        <w:ind w:left="720"/>
        <w:contextualSpacing/>
        <w:rPr>
          <w:sz w:val="2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jc w:val="both"/>
        <w:rPr>
          <w:sz w:val="10"/>
          <w:szCs w:val="20"/>
          <w:lang w:eastAsia="pl-PL"/>
        </w:rPr>
      </w:pPr>
    </w:p>
    <w:p w:rsidR="007755F5" w:rsidRPr="007B454E" w:rsidRDefault="007755F5" w:rsidP="007755F5">
      <w:pPr>
        <w:suppressAutoHyphens w:val="0"/>
        <w:spacing w:after="200" w:line="276" w:lineRule="auto"/>
        <w:rPr>
          <w:sz w:val="20"/>
          <w:szCs w:val="20"/>
          <w:lang w:eastAsia="pl-PL"/>
        </w:rPr>
      </w:pPr>
    </w:p>
    <w:p w:rsidR="007755F5" w:rsidRPr="00200CDC" w:rsidRDefault="007755F5" w:rsidP="007755F5">
      <w:pPr>
        <w:tabs>
          <w:tab w:val="left" w:pos="1455"/>
        </w:tabs>
        <w:spacing w:line="276" w:lineRule="auto"/>
        <w:jc w:val="right"/>
        <w:rPr>
          <w:b/>
          <w:sz w:val="22"/>
          <w:szCs w:val="22"/>
        </w:rPr>
      </w:pPr>
      <w:r w:rsidRPr="00294C38">
        <w:rPr>
          <w:sz w:val="22"/>
          <w:szCs w:val="22"/>
        </w:rPr>
        <w:tab/>
      </w:r>
      <w:r w:rsidRPr="00294C38">
        <w:rPr>
          <w:sz w:val="22"/>
          <w:szCs w:val="22"/>
        </w:rPr>
        <w:tab/>
      </w:r>
      <w:r w:rsidRPr="00294C38">
        <w:rPr>
          <w:sz w:val="22"/>
          <w:szCs w:val="22"/>
        </w:rPr>
        <w:tab/>
      </w:r>
    </w:p>
    <w:p w:rsidR="007755F5" w:rsidRPr="007B454E" w:rsidRDefault="007755F5" w:rsidP="007755F5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7B454E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7B454E">
        <w:rPr>
          <w:sz w:val="22"/>
          <w:szCs w:val="22"/>
        </w:rPr>
        <w:t xml:space="preserve"> do umowy</w:t>
      </w:r>
    </w:p>
    <w:p w:rsidR="007755F5" w:rsidRDefault="007755F5" w:rsidP="007755F5">
      <w:pPr>
        <w:autoSpaceDE w:val="0"/>
        <w:autoSpaceDN w:val="0"/>
        <w:adjustRightInd w:val="0"/>
        <w:spacing w:line="276" w:lineRule="auto"/>
        <w:jc w:val="center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7755F5" w:rsidRPr="00294C38" w:rsidRDefault="007755F5" w:rsidP="007755F5">
      <w:pPr>
        <w:autoSpaceDE w:val="0"/>
        <w:autoSpaceDN w:val="0"/>
        <w:adjustRightInd w:val="0"/>
        <w:spacing w:line="276" w:lineRule="auto"/>
        <w:jc w:val="center"/>
        <w:rPr>
          <w:rFonts w:eastAsia="MS Mincho"/>
          <w:b/>
          <w:color w:val="000000"/>
          <w:sz w:val="22"/>
          <w:szCs w:val="22"/>
          <w:lang w:eastAsia="ja-JP"/>
        </w:rPr>
      </w:pPr>
      <w:r w:rsidRPr="00294C38">
        <w:rPr>
          <w:rFonts w:eastAsia="MS Mincho"/>
          <w:b/>
          <w:color w:val="000000"/>
          <w:sz w:val="22"/>
          <w:szCs w:val="22"/>
          <w:lang w:eastAsia="ja-JP"/>
        </w:rPr>
        <w:t>Informacja z zakresu ochrony danych osobowych</w:t>
      </w:r>
    </w:p>
    <w:p w:rsidR="007755F5" w:rsidRDefault="007755F5" w:rsidP="007755F5">
      <w:pPr>
        <w:spacing w:after="200" w:line="276" w:lineRule="auto"/>
        <w:contextualSpacing/>
        <w:jc w:val="both"/>
        <w:rPr>
          <w:rStyle w:val="Hipercze"/>
          <w:sz w:val="22"/>
          <w:szCs w:val="22"/>
        </w:rPr>
      </w:pP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Zgodnie z art. 13 ust 1 i 2 lub 14 ust. 1 i 2 (w zależności od źródła danych)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„RODO”) informujemy, że Administratorem Pana/i danych osobowych są Wrocławskie Mieszkania sp. z o.o. z siedzibą we Wrocławiu przy ul. Mikołaja Reja 53-55 (kod poczt. 50-343), NIP 8982123598, zarejestrowane pod numerem KRS 0000291108, adres e-mail: </w:t>
      </w:r>
      <w:hyperlink r:id="rId5" w:history="1">
        <w:r w:rsidRPr="00222A50">
          <w:rPr>
            <w:rStyle w:val="Hipercze"/>
            <w:sz w:val="22"/>
            <w:szCs w:val="22"/>
          </w:rPr>
          <w:t>ochronadanych@wm.wroc.pl</w:t>
        </w:r>
      </w:hyperlink>
      <w:r w:rsidRPr="00222A50">
        <w:rPr>
          <w:sz w:val="22"/>
          <w:szCs w:val="22"/>
        </w:rPr>
        <w:t xml:space="preserve"> 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We Wrocławskich Mieszkaniach sp. z o.o. został powołany Inspektor Ochrony Danych, adres e-mail: </w:t>
      </w:r>
      <w:hyperlink r:id="rId6" w:history="1">
        <w:r w:rsidRPr="00222A50">
          <w:rPr>
            <w:rStyle w:val="Hipercze"/>
            <w:sz w:val="22"/>
            <w:szCs w:val="22"/>
          </w:rPr>
          <w:t>ochronadanych@wm.wroc.pl</w:t>
        </w:r>
      </w:hyperlink>
      <w:r w:rsidRPr="00222A50">
        <w:rPr>
          <w:sz w:val="22"/>
          <w:szCs w:val="22"/>
        </w:rPr>
        <w:t xml:space="preserve"> 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Pana/-i dane osobowe przetwarzane będą w celu i zakresie niezbędnym do realizacji umowy na podstawie art. 6 ust. 1 lit. b RODO. Dane będą przetwarzane przez okres niezbędny do realizacji celu, zgodnie z obowiązującymi przepisami prawa.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Pana/-i dane osobowe przetwarzane będą z zachowaniem całkowitej poufności w granicach przewidzianych przez obowiązujące przepisy prawa. 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Przysługuje Panu/-i prawo żądania od Administratora dostępu do Pana/-i danych osobowych, ich sprostowania, usunięcia lub ograniczenia przetwarzania, jak również prawo do przenoszenia danych osobowych do innego podmiotu oraz prawo do cofnięcia zgody na przetwarzanie danych w dowolnym momencie. 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Przysługuje Panu/-i prawo wniesienia sprzeciwu wobec przetwarzania danych osobowych.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W przypadku zgłoszenia któregokolwiek z ww. żądań, zostanie Pan/-i poinformowany o podjętych działaniach bez zbędnej zwłoki, a w każdym razie w terminie miesiąca od otrzymania żądania. W </w:t>
      </w:r>
      <w:r w:rsidRPr="00222A50">
        <w:rPr>
          <w:sz w:val="22"/>
          <w:szCs w:val="22"/>
        </w:rPr>
        <w:lastRenderedPageBreak/>
        <w:t>razie potrzeby termin ten może zostać przedłużony o kolejne dwa miesiące z uwagi na skomplikowany charakter żądania lub liczbę żądań.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Przysługuje Panu/-i prawo do wniesienia skargi do Prezesa Urzędu Ochrony Danych Osobowych na przetwarzanie danych niezgodnie z prawem.</w:t>
      </w:r>
    </w:p>
    <w:p w:rsidR="007755F5" w:rsidRPr="00222A50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Pana/-i dane osobowe nie będą przetwarzane w sposób zautomatyzowany, w tym w formie profilowania.</w:t>
      </w:r>
    </w:p>
    <w:p w:rsidR="007755F5" w:rsidRPr="009D36F2" w:rsidRDefault="007755F5" w:rsidP="007755F5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18"/>
          <w:szCs w:val="18"/>
        </w:rPr>
      </w:pPr>
      <w:r w:rsidRPr="00222A50">
        <w:rPr>
          <w:sz w:val="22"/>
          <w:szCs w:val="22"/>
        </w:rPr>
        <w:t>Odbiorcą Pana/-i danych osobowych mogą być w szczególności podmioty, którym Administrator powierzył przetwarzanie danych osobowych oraz inne podmioty, które mają uzasadniony interes prawny, bądź podstawę do udostępnienia im danych osobowych.</w:t>
      </w:r>
    </w:p>
    <w:p w:rsidR="00165D44" w:rsidRDefault="00165D44"/>
    <w:sectPr w:rsidR="00165D44" w:rsidSect="00D670C6">
      <w:footerReference w:type="even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7D8" w:rsidRDefault="007755F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7D8" w:rsidRPr="00D62092" w:rsidRDefault="007755F5">
    <w:pPr>
      <w:pStyle w:val="Stopka"/>
      <w:jc w:val="right"/>
      <w:rPr>
        <w:sz w:val="20"/>
        <w:szCs w:val="20"/>
      </w:rPr>
    </w:pPr>
    <w:r w:rsidRPr="00D62092">
      <w:rPr>
        <w:sz w:val="20"/>
        <w:szCs w:val="20"/>
      </w:rPr>
      <w:fldChar w:fldCharType="begin"/>
    </w:r>
    <w:r w:rsidRPr="00D62092">
      <w:rPr>
        <w:sz w:val="20"/>
        <w:szCs w:val="20"/>
      </w:rPr>
      <w:instrText xml:space="preserve"> PAGE   \* MERGEFORMAT </w:instrText>
    </w:r>
    <w:r w:rsidRPr="00D62092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D62092">
      <w:rPr>
        <w:noProof/>
        <w:sz w:val="20"/>
        <w:szCs w:val="20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94DD1"/>
    <w:multiLevelType w:val="hybridMultilevel"/>
    <w:tmpl w:val="D95A0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2016C"/>
    <w:multiLevelType w:val="hybridMultilevel"/>
    <w:tmpl w:val="936AC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3F045E"/>
    <w:multiLevelType w:val="hybridMultilevel"/>
    <w:tmpl w:val="79C01D40"/>
    <w:lvl w:ilvl="0" w:tplc="64B259F6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79B16BB"/>
    <w:multiLevelType w:val="hybridMultilevel"/>
    <w:tmpl w:val="6DBC61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czepan Sobolewski">
    <w15:presenceInfo w15:providerId="None" w15:userId="Szczepan Sobole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F5"/>
    <w:rsid w:val="00165D44"/>
    <w:rsid w:val="007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01CC"/>
  <w15:chartTrackingRefBased/>
  <w15:docId w15:val="{C936C154-21A7-42B5-A331-98FA2C3B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755F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7755F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755F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qFormat/>
    <w:rsid w:val="007755F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75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5F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5F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5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chronadanych@wm.wroc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ochronadanych@wm.wroc.pl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1412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 Sobolewski</dc:creator>
  <cp:keywords/>
  <dc:description/>
  <cp:lastModifiedBy>Szczepan Sobolewski</cp:lastModifiedBy>
  <cp:revision>1</cp:revision>
  <dcterms:created xsi:type="dcterms:W3CDTF">2020-04-15T13:27:00Z</dcterms:created>
  <dcterms:modified xsi:type="dcterms:W3CDTF">2020-04-15T13:34:00Z</dcterms:modified>
</cp:coreProperties>
</file>